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A4881B0" w14:textId="7F1DBAA6" w:rsidR="009C201F" w:rsidRPr="009C201F" w:rsidRDefault="009C201F" w:rsidP="009C201F">
      <w:pPr>
        <w:spacing w:before="120"/>
        <w:rPr>
          <w:rFonts w:ascii="Cambria" w:hAnsi="Cambria" w:cs="Arial"/>
          <w:b/>
          <w:bCs/>
          <w:color w:val="0D0D0D" w:themeColor="text1" w:themeTint="F2"/>
          <w:sz w:val="22"/>
          <w:szCs w:val="22"/>
        </w:rPr>
      </w:pPr>
      <w:r w:rsidRPr="009C201F">
        <w:rPr>
          <w:rFonts w:ascii="Cambria" w:hAnsi="Cambria" w:cs="Arial"/>
          <w:b/>
          <w:bCs/>
          <w:color w:val="0D0D0D" w:themeColor="text1" w:themeTint="F2"/>
          <w:sz w:val="22"/>
          <w:szCs w:val="22"/>
        </w:rPr>
        <w:t xml:space="preserve">Zn. </w:t>
      </w:r>
      <w:proofErr w:type="spellStart"/>
      <w:r w:rsidRPr="009C201F">
        <w:rPr>
          <w:rFonts w:ascii="Cambria" w:hAnsi="Cambria" w:cs="Arial"/>
          <w:b/>
          <w:bCs/>
          <w:color w:val="0D0D0D" w:themeColor="text1" w:themeTint="F2"/>
          <w:sz w:val="22"/>
          <w:szCs w:val="22"/>
        </w:rPr>
        <w:t>spr</w:t>
      </w:r>
      <w:proofErr w:type="spellEnd"/>
      <w:r w:rsidRPr="009C201F">
        <w:rPr>
          <w:rFonts w:ascii="Cambria" w:hAnsi="Cambria" w:cs="Arial"/>
          <w:b/>
          <w:bCs/>
          <w:color w:val="0D0D0D" w:themeColor="text1" w:themeTint="F2"/>
          <w:sz w:val="22"/>
          <w:szCs w:val="22"/>
        </w:rPr>
        <w:t>. S.270.1.2025</w:t>
      </w:r>
    </w:p>
    <w:p w14:paraId="1DEC7990" w14:textId="069C6E8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</w:t>
            </w:r>
            <w:r>
              <w:rPr>
                <w:rFonts w:ascii="Arial" w:hAnsi="Arial" w:cs="Arial"/>
                <w:lang w:eastAsia="en-GB"/>
              </w:rPr>
              <w:lastRenderedPageBreak/>
              <w:t>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a) datę wyroku, określić, których spośród </w:t>
            </w:r>
            <w:r>
              <w:rPr>
                <w:rFonts w:ascii="Arial" w:hAnsi="Arial" w:cs="Arial"/>
                <w:lang w:eastAsia="en-GB"/>
              </w:rPr>
              <w:lastRenderedPageBreak/>
              <w:t>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lang w:eastAsia="en-GB"/>
              </w:rPr>
              <w:lastRenderedPageBreak/>
              <w:t>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282BB26C" w14:textId="77777777" w:rsidR="009526A5" w:rsidRDefault="009526A5">
      <w:pPr>
        <w:keepNext/>
        <w:suppressAutoHyphens w:val="0"/>
        <w:spacing w:before="120" w:after="360"/>
        <w:jc w:val="center"/>
        <w:rPr>
          <w:ins w:id="1" w:author="Marek Kłos" w:date="2024-10-08T08:18:00Z" w16du:dateUtc="2024-10-08T06:18:00Z"/>
          <w:rFonts w:ascii="Arial" w:hAnsi="Arial" w:cs="Arial"/>
          <w:b/>
          <w:lang w:eastAsia="en-GB"/>
        </w:rPr>
      </w:pPr>
    </w:p>
    <w:p w14:paraId="76608FA2" w14:textId="0220320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2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3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73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2685" w14:textId="77777777" w:rsidR="00F10EB4" w:rsidRDefault="00F10E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0975446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FC86235" w14:textId="58B45722" w:rsidR="00F10EB4" w:rsidRPr="00373E10" w:rsidDel="00373E10" w:rsidRDefault="00F10EB4" w:rsidP="00373E10">
        <w:pPr>
          <w:pStyle w:val="Stopka"/>
          <w:tabs>
            <w:tab w:val="clear" w:pos="4536"/>
            <w:tab w:val="clear" w:pos="9072"/>
            <w:tab w:val="left" w:pos="3285"/>
          </w:tabs>
          <w:rPr>
            <w:del w:id="2" w:author="Nadleśnictwo Kędzierzyn" w:date="2025-03-18T07:17:00Z" w16du:dateUtc="2025-03-18T06:17:00Z"/>
            <w:rFonts w:asciiTheme="majorHAnsi" w:eastAsiaTheme="majorEastAsia" w:hAnsiTheme="majorHAnsi" w:cstheme="majorBidi"/>
            <w:sz w:val="28"/>
            <w:szCs w:val="28"/>
          </w:rPr>
        </w:pPr>
      </w:p>
      <w:p w14:paraId="36DC3EAD" w14:textId="089B945D" w:rsidR="00D111BC" w:rsidRPr="00373E10" w:rsidRDefault="00F10EB4" w:rsidP="00373E10">
        <w:pPr>
          <w:pStyle w:val="Stopka"/>
          <w:tabs>
            <w:tab w:val="clear" w:pos="4536"/>
            <w:tab w:val="clear" w:pos="9072"/>
            <w:tab w:val="left" w:pos="3285"/>
          </w:tabs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drawing>
            <wp:inline distT="0" distB="0" distL="0" distR="0" wp14:anchorId="33D8EA92" wp14:editId="4E2D9102">
              <wp:extent cx="5474219" cy="783338"/>
              <wp:effectExtent l="0" t="0" r="0" b="0"/>
              <wp:docPr id="212376927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3769271" name="Obraz 212376927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373E10">
          <w:rPr>
            <w:rFonts w:asciiTheme="minorHAnsi" w:eastAsiaTheme="majorEastAsia" w:hAnsiTheme="minorHAnsi" w:cstheme="minorHAnsi"/>
          </w:rPr>
          <w:t xml:space="preserve">str. </w:t>
        </w:r>
        <w:r w:rsidRPr="00F10EB4">
          <w:rPr>
            <w:rFonts w:asciiTheme="minorHAnsi" w:eastAsiaTheme="minorEastAsia" w:hAnsiTheme="minorHAnsi" w:cstheme="minorHAnsi"/>
          </w:rPr>
          <w:fldChar w:fldCharType="begin"/>
        </w:r>
        <w:r w:rsidRPr="00F10EB4">
          <w:rPr>
            <w:rFonts w:asciiTheme="minorHAnsi" w:hAnsiTheme="minorHAnsi" w:cstheme="minorHAnsi"/>
            <w:rPrChange w:id="3" w:author="Nadleśnictwo Kędzierzyn" w:date="2025-03-17T14:12:00Z" w16du:dateUtc="2025-03-17T13:12:00Z">
              <w:rPr/>
            </w:rPrChange>
          </w:rPr>
          <w:instrText>PAGE    \* MERGEFORMAT</w:instrText>
        </w:r>
        <w:r w:rsidRPr="00F10EB4">
          <w:rPr>
            <w:rFonts w:asciiTheme="minorHAnsi" w:eastAsiaTheme="minorEastAsia" w:hAnsiTheme="minorHAnsi" w:cstheme="minorHAnsi"/>
            <w:rPrChange w:id="4" w:author="Nadleśnictwo Kędzierzyn" w:date="2025-03-17T14:12:00Z" w16du:dateUtc="2025-03-17T13:12:00Z">
              <w:rPr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  <w:fldChar w:fldCharType="separate"/>
        </w:r>
        <w:r w:rsidRPr="00373E10">
          <w:rPr>
            <w:rFonts w:asciiTheme="minorHAnsi" w:eastAsiaTheme="majorEastAsia" w:hAnsiTheme="minorHAnsi" w:cstheme="minorHAnsi"/>
          </w:rPr>
          <w:t>2</w:t>
        </w:r>
        <w:r w:rsidRPr="00F10EB4">
          <w:rPr>
            <w:rFonts w:asciiTheme="minorHAnsi" w:eastAsiaTheme="majorEastAsia" w:hAnsiTheme="minorHAnsi" w:cstheme="minorHAnsi"/>
            <w:rPrChange w:id="5" w:author="Nadleśnictwo Kędzierzyn" w:date="2025-03-17T14:12:00Z" w16du:dateUtc="2025-03-17T13:12:00Z">
              <w:rPr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BFCE" w14:textId="77777777" w:rsidR="00F10EB4" w:rsidRDefault="00F10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389393B9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  <w:r w:rsidR="00F10EB4">
        <w:rPr>
          <w:rFonts w:ascii="Arial" w:hAnsi="Arial" w:cs="Arial"/>
          <w:sz w:val="16"/>
          <w:szCs w:val="16"/>
        </w:rPr>
        <w:br/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3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AEAFF" w14:textId="77777777" w:rsidR="00F10EB4" w:rsidRDefault="00F10E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41D8" w14:textId="77777777" w:rsidR="00F10EB4" w:rsidRDefault="00F10E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ek Kłos">
    <w15:presenceInfo w15:providerId="AD" w15:userId="S::marek.klos@ad.lasy.gov.pl::f61d7535-25c9-4d4c-9b0a-1a381ba4c807"/>
  </w15:person>
  <w15:person w15:author="Nadleśnictwo Kędzierzyn">
    <w15:presenceInfo w15:providerId="Windows Live" w15:userId="07b4089e3f872e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E10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E60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8E6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6A5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01F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0FB0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A3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937"/>
    <w:rsid w:val="00D61DB8"/>
    <w:rsid w:val="00D62F9B"/>
    <w:rsid w:val="00D630B3"/>
    <w:rsid w:val="00D64C87"/>
    <w:rsid w:val="00D66774"/>
    <w:rsid w:val="00D70852"/>
    <w:rsid w:val="00D70A6E"/>
    <w:rsid w:val="00D74124"/>
    <w:rsid w:val="00D74B6F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EF77FB"/>
    <w:rsid w:val="00F004DD"/>
    <w:rsid w:val="00F02A85"/>
    <w:rsid w:val="00F04C7E"/>
    <w:rsid w:val="00F04E90"/>
    <w:rsid w:val="00F066A9"/>
    <w:rsid w:val="00F067F4"/>
    <w:rsid w:val="00F075EB"/>
    <w:rsid w:val="00F07F64"/>
    <w:rsid w:val="00F10EB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2806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Kłos</cp:lastModifiedBy>
  <cp:revision>6</cp:revision>
  <cp:lastPrinted>2017-05-23T10:32:00Z</cp:lastPrinted>
  <dcterms:created xsi:type="dcterms:W3CDTF">2025-03-06T11:09:00Z</dcterms:created>
  <dcterms:modified xsi:type="dcterms:W3CDTF">2025-08-18T07:59:00Z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